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B4DBD" w14:textId="1C655808" w:rsidR="00A837F4" w:rsidRDefault="00A837F4" w:rsidP="00A837F4">
      <w:pPr>
        <w:jc w:val="left"/>
        <w:rPr>
          <w:rFonts w:ascii="ＭＳ 明朝" w:eastAsia="ＭＳ 明朝" w:hAnsi="ＭＳ 明朝" w:cs="Times New Roman"/>
        </w:rPr>
      </w:pPr>
      <w:r w:rsidRPr="00F35369">
        <w:rPr>
          <w:rFonts w:ascii="ＭＳ 明朝" w:eastAsia="ＭＳ 明朝" w:hAnsi="ＭＳ 明朝" w:cs="Times New Roman" w:hint="eastAsia"/>
        </w:rPr>
        <w:t>様式</w:t>
      </w:r>
      <w:r w:rsidR="00412020">
        <w:rPr>
          <w:rFonts w:ascii="ＭＳ 明朝" w:eastAsia="ＭＳ 明朝" w:hAnsi="ＭＳ 明朝" w:cs="Times New Roman" w:hint="eastAsia"/>
        </w:rPr>
        <w:t>２</w:t>
      </w:r>
    </w:p>
    <w:p w14:paraId="62922606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>（　第１回　　第２回　　）</w:t>
      </w:r>
    </w:p>
    <w:p w14:paraId="1BC99045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 xml:space="preserve">　※該当する入札回数を囲むこと</w:t>
      </w:r>
    </w:p>
    <w:p w14:paraId="1EB0639C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6FEA2884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52" w:lineRule="exact"/>
        <w:jc w:val="center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32"/>
          <w:szCs w:val="32"/>
        </w:rPr>
        <w:t>入　　札　　書</w:t>
      </w:r>
    </w:p>
    <w:p w14:paraId="05214FC9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69FE80FF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jc w:val="righ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>令和　　年　　月　　日</w:t>
      </w:r>
    </w:p>
    <w:p w14:paraId="63A7B291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337A4F26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高知県公立大学法人　理事長　</w:t>
      </w:r>
      <w:r w:rsidRPr="00933FA7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>伊藤　博明</w:t>
      </w: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　様</w:t>
      </w:r>
    </w:p>
    <w:p w14:paraId="763B42E9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5A82EA3E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110" w:lineRule="exact"/>
        <w:rPr>
          <w:rFonts w:ascii="ＭＳ 明朝" w:eastAsia="ＭＳ 明朝" w:hAnsi="ＭＳ 明朝" w:cs="ＭＳ 明朝"/>
          <w:kern w:val="0"/>
          <w:sz w:val="22"/>
        </w:rPr>
      </w:pPr>
    </w:p>
    <w:tbl>
      <w:tblPr>
        <w:tblW w:w="9141" w:type="dxa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646"/>
        <w:gridCol w:w="2268"/>
        <w:gridCol w:w="1617"/>
        <w:gridCol w:w="1617"/>
        <w:gridCol w:w="1993"/>
      </w:tblGrid>
      <w:tr w:rsidR="00A837F4" w:rsidRPr="00F35369" w14:paraId="7D8DDB6E" w14:textId="77777777" w:rsidTr="00C1666D">
        <w:trPr>
          <w:trHeight w:val="2253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A6A6A6" w:themeColor="background1" w:themeShade="A6"/>
            </w:tcBorders>
            <w:vAlign w:val="center"/>
          </w:tcPr>
          <w:p w14:paraId="6B612144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競争参加者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08461841" w14:textId="77777777" w:rsidR="00A837F4" w:rsidRPr="00F35369" w:rsidRDefault="00A837F4" w:rsidP="00C1666D">
            <w:pPr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住所</w:t>
            </w:r>
          </w:p>
          <w:p w14:paraId="041D347B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商号又は名称</w:t>
            </w:r>
          </w:p>
          <w:p w14:paraId="6F73155E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代表者名</w:t>
            </w:r>
          </w:p>
        </w:tc>
        <w:tc>
          <w:tcPr>
            <w:tcW w:w="5227" w:type="dxa"/>
            <w:gridSpan w:val="3"/>
            <w:tcBorders>
              <w:top w:val="single" w:sz="4" w:space="0" w:color="000000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2D07AA51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1A1D9FF3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</w:tr>
      <w:tr w:rsidR="00A837F4" w:rsidRPr="00F35369" w14:paraId="7DE08586" w14:textId="77777777" w:rsidTr="00C1666D">
        <w:trPr>
          <w:cantSplit/>
          <w:trHeight w:val="1282"/>
        </w:trPr>
        <w:tc>
          <w:tcPr>
            <w:tcW w:w="1646" w:type="dxa"/>
            <w:tcBorders>
              <w:top w:val="single" w:sz="4" w:space="0" w:color="A6A6A6" w:themeColor="background1" w:themeShade="A6"/>
              <w:left w:val="single" w:sz="4" w:space="0" w:color="000000"/>
              <w:bottom w:val="single" w:sz="4" w:space="0" w:color="auto"/>
            </w:tcBorders>
            <w:vAlign w:val="center"/>
          </w:tcPr>
          <w:p w14:paraId="462806F8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A837F4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656144128"/>
              </w:rPr>
              <w:t>入札</w:t>
            </w:r>
            <w:r w:rsidRPr="00A837F4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656144128"/>
              </w:rPr>
              <w:t>者</w:t>
            </w:r>
            <w:r w:rsidRPr="00A837F4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656144127"/>
              </w:rPr>
              <w:t xml:space="preserve">氏　</w:t>
            </w:r>
            <w:r w:rsidRPr="00A837F4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656144127"/>
              </w:rPr>
              <w:t>名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8A02340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0"/>
              </w:rPr>
              <w:t>（ 代表・代理人 ）</w:t>
            </w:r>
          </w:p>
          <w:p w14:paraId="027508D9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18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18"/>
              </w:rPr>
              <w:t>↑どちらかを○で囲む</w:t>
            </w:r>
          </w:p>
        </w:tc>
        <w:tc>
          <w:tcPr>
            <w:tcW w:w="5227" w:type="dxa"/>
            <w:gridSpan w:val="3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EE121F4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00" w:firstLine="22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　　　　　　　　　　　　　　　　　　　　</w:t>
            </w: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印</w:t>
            </w:r>
          </w:p>
        </w:tc>
      </w:tr>
      <w:tr w:rsidR="00412020" w:rsidRPr="00F35369" w14:paraId="34BB72F8" w14:textId="77777777" w:rsidTr="00412020">
        <w:trPr>
          <w:cantSplit/>
          <w:trHeight w:val="740"/>
        </w:trPr>
        <w:tc>
          <w:tcPr>
            <w:tcW w:w="1646" w:type="dxa"/>
            <w:tcBorders>
              <w:top w:val="single" w:sz="4" w:space="0" w:color="A6A6A6" w:themeColor="background1" w:themeShade="A6"/>
              <w:left w:val="single" w:sz="4" w:space="0" w:color="000000"/>
              <w:bottom w:val="single" w:sz="4" w:space="0" w:color="auto"/>
            </w:tcBorders>
            <w:vAlign w:val="center"/>
          </w:tcPr>
          <w:p w14:paraId="397F83AA" w14:textId="3714E598" w:rsidR="00412020" w:rsidRPr="00A837F4" w:rsidRDefault="00412020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 w:hint="eastAsia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代理店名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BEAF0E3" w14:textId="77777777" w:rsidR="00412020" w:rsidRPr="00F35369" w:rsidRDefault="00412020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 w:hint="eastAsia"/>
                <w:kern w:val="0"/>
                <w:sz w:val="20"/>
              </w:rPr>
            </w:pPr>
          </w:p>
        </w:tc>
        <w:tc>
          <w:tcPr>
            <w:tcW w:w="5227" w:type="dxa"/>
            <w:gridSpan w:val="3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F283664" w14:textId="77777777" w:rsidR="00412020" w:rsidRDefault="00412020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00" w:firstLine="220"/>
              <w:jc w:val="left"/>
              <w:rPr>
                <w:rFonts w:ascii="ＭＳ 明朝" w:eastAsia="ＭＳ 明朝" w:hAnsi="ＭＳ 明朝" w:cs="ＭＳ 明朝" w:hint="eastAsia"/>
                <w:kern w:val="0"/>
                <w:sz w:val="22"/>
              </w:rPr>
            </w:pPr>
          </w:p>
        </w:tc>
      </w:tr>
      <w:tr w:rsidR="00A837F4" w:rsidRPr="00F35369" w14:paraId="160DA41E" w14:textId="77777777" w:rsidTr="00C1666D">
        <w:trPr>
          <w:cantSplit/>
          <w:trHeight w:val="592"/>
        </w:trPr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7F7F7F" w:themeColor="text1" w:themeTint="80"/>
            </w:tcBorders>
            <w:vAlign w:val="center"/>
          </w:tcPr>
          <w:p w14:paraId="296F6E80" w14:textId="77777777" w:rsidR="00A837F4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同価格入札時のくじ番号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000000"/>
            </w:tcBorders>
            <w:vAlign w:val="center"/>
          </w:tcPr>
          <w:p w14:paraId="32EEF20D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電話番号</w:t>
            </w:r>
          </w:p>
        </w:tc>
        <w:tc>
          <w:tcPr>
            <w:tcW w:w="5227" w:type="dxa"/>
            <w:gridSpan w:val="3"/>
            <w:tcBorders>
              <w:top w:val="single" w:sz="4" w:space="0" w:color="auto"/>
              <w:left w:val="nil"/>
              <w:bottom w:val="single" w:sz="4" w:space="0" w:color="7F7F7F" w:themeColor="text1" w:themeTint="80"/>
              <w:right w:val="single" w:sz="4" w:space="0" w:color="000000"/>
            </w:tcBorders>
            <w:vAlign w:val="center"/>
          </w:tcPr>
          <w:p w14:paraId="13C8B67D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lef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</w:tr>
      <w:tr w:rsidR="00A837F4" w:rsidRPr="00F35369" w14:paraId="09022F31" w14:textId="77777777" w:rsidTr="00C1666D">
        <w:trPr>
          <w:cantSplit/>
          <w:trHeight w:val="700"/>
        </w:trPr>
        <w:tc>
          <w:tcPr>
            <w:tcW w:w="164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245DCA0C" w14:textId="77777777" w:rsidR="00A837F4" w:rsidRPr="00D85D70" w:rsidRDefault="00A837F4" w:rsidP="00C1666D">
            <w:pPr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000000"/>
            </w:tcBorders>
            <w:vAlign w:val="center"/>
          </w:tcPr>
          <w:p w14:paraId="3D1CFC36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くじ番号</w:t>
            </w:r>
          </w:p>
          <w:p w14:paraId="1C0472E5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（任意の3桁）</w:t>
            </w:r>
          </w:p>
        </w:tc>
        <w:tc>
          <w:tcPr>
            <w:tcW w:w="1617" w:type="dxa"/>
            <w:tcBorders>
              <w:top w:val="single" w:sz="4" w:space="0" w:color="7F7F7F" w:themeColor="text1" w:themeTint="80"/>
              <w:left w:val="nil"/>
              <w:bottom w:val="single" w:sz="4" w:space="0" w:color="000000"/>
              <w:right w:val="dashed" w:sz="4" w:space="0" w:color="808080" w:themeColor="background1" w:themeShade="80"/>
            </w:tcBorders>
            <w:vAlign w:val="center"/>
          </w:tcPr>
          <w:p w14:paraId="71B87568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7F7F7F" w:themeColor="text1" w:themeTint="80"/>
              <w:left w:val="dashed" w:sz="4" w:space="0" w:color="808080" w:themeColor="background1" w:themeShade="80"/>
              <w:bottom w:val="single" w:sz="4" w:space="0" w:color="000000"/>
              <w:right w:val="dashed" w:sz="4" w:space="0" w:color="808080" w:themeColor="background1" w:themeShade="80"/>
            </w:tcBorders>
            <w:vAlign w:val="center"/>
          </w:tcPr>
          <w:p w14:paraId="4C7D1C27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  <w:tc>
          <w:tcPr>
            <w:tcW w:w="1993" w:type="dxa"/>
            <w:tcBorders>
              <w:top w:val="single" w:sz="4" w:space="0" w:color="7F7F7F" w:themeColor="text1" w:themeTint="80"/>
              <w:left w:val="dashed" w:sz="4" w:space="0" w:color="808080" w:themeColor="background1" w:themeShade="80"/>
              <w:bottom w:val="single" w:sz="4" w:space="0" w:color="000000"/>
              <w:right w:val="single" w:sz="4" w:space="0" w:color="000000"/>
            </w:tcBorders>
            <w:vAlign w:val="center"/>
          </w:tcPr>
          <w:p w14:paraId="76ADEA4B" w14:textId="77777777" w:rsidR="00A837F4" w:rsidRPr="007C156F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</w:tr>
    </w:tbl>
    <w:p w14:paraId="33D92CAA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2D9342A3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057028A2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/>
          <w:bCs/>
          <w:kern w:val="0"/>
          <w:sz w:val="24"/>
          <w:szCs w:val="24"/>
        </w:rPr>
        <w:t xml:space="preserve">　次のとおり入札します。</w:t>
      </w:r>
    </w:p>
    <w:tbl>
      <w:tblPr>
        <w:tblW w:w="9141" w:type="dxa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465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1006"/>
      </w:tblGrid>
      <w:tr w:rsidR="00A837F4" w:rsidRPr="00F35369" w14:paraId="69594377" w14:textId="77777777" w:rsidTr="00C1666D">
        <w:trPr>
          <w:trHeight w:hRule="exact" w:val="1256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371EB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入札に付する事項</w:t>
            </w:r>
          </w:p>
          <w:p w14:paraId="5CC61E82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（調達件名・番号）</w:t>
            </w:r>
          </w:p>
        </w:tc>
        <w:tc>
          <w:tcPr>
            <w:tcW w:w="6676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419B536" w14:textId="77777777" w:rsidR="00412020" w:rsidRPr="0050655A" w:rsidRDefault="00412020" w:rsidP="00412020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sz w:val="22"/>
                <w:highlight w:val="yellow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令和８年度</w:t>
            </w:r>
            <w:r w:rsidRPr="0050655A">
              <w:rPr>
                <w:rFonts w:ascii="ＭＳ 明朝" w:eastAsia="ＭＳ 明朝" w:hAnsi="ＭＳ 明朝" w:hint="eastAsia"/>
                <w:sz w:val="22"/>
              </w:rPr>
              <w:t>高知工科大学香美キャンパス火災保険等加入契約</w:t>
            </w:r>
          </w:p>
          <w:p w14:paraId="4313CAD6" w14:textId="5949A7BE" w:rsidR="00A837F4" w:rsidRPr="00ED072B" w:rsidRDefault="00412020" w:rsidP="00412020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Cs w:val="21"/>
              </w:rPr>
            </w:pPr>
            <w:r w:rsidRPr="00412020">
              <w:rPr>
                <w:rFonts w:ascii="ＭＳ 明朝" w:eastAsia="ＭＳ 明朝" w:hAnsi="ＭＳ 明朝" w:cs="Times New Roman" w:hint="eastAsia"/>
                <w:sz w:val="22"/>
              </w:rPr>
              <w:t>高大</w:t>
            </w:r>
            <w:r w:rsidRPr="00412020">
              <w:rPr>
                <w:rFonts w:ascii="ＭＳ 明朝" w:eastAsia="ＭＳ 明朝" w:hAnsi="ＭＳ 明朝" w:cs="Times New Roman"/>
                <w:sz w:val="22"/>
              </w:rPr>
              <w:t>A</w:t>
            </w:r>
            <w:r>
              <w:rPr>
                <w:rFonts w:ascii="ＭＳ 明朝" w:eastAsia="ＭＳ 明朝" w:hAnsi="ＭＳ 明朝" w:cs="Times New Roman" w:hint="eastAsia"/>
                <w:sz w:val="22"/>
              </w:rPr>
              <w:t>25-045</w:t>
            </w:r>
          </w:p>
        </w:tc>
      </w:tr>
      <w:tr w:rsidR="00A837F4" w:rsidRPr="00F35369" w14:paraId="6602DCD7" w14:textId="77777777" w:rsidTr="00C166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81"/>
        </w:trPr>
        <w:tc>
          <w:tcPr>
            <w:tcW w:w="2465" w:type="dxa"/>
            <w:vMerge w:val="restart"/>
            <w:vAlign w:val="center"/>
          </w:tcPr>
          <w:p w14:paraId="207E104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A837F4">
              <w:rPr>
                <w:rFonts w:ascii="ＭＳ 明朝" w:eastAsia="ＭＳ 明朝" w:hAnsi="ＭＳ 明朝" w:cs="Times New Roman" w:hint="eastAsia"/>
                <w:spacing w:val="146"/>
                <w:kern w:val="0"/>
                <w:sz w:val="22"/>
                <w:fitText w:val="1760" w:id="-656144126"/>
              </w:rPr>
              <w:t>入札金</w:t>
            </w:r>
            <w:r w:rsidRPr="00A837F4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fitText w:val="1760" w:id="-656144126"/>
              </w:rPr>
              <w:t>額</w:t>
            </w:r>
          </w:p>
        </w:tc>
        <w:tc>
          <w:tcPr>
            <w:tcW w:w="630" w:type="dxa"/>
            <w:tcBorders>
              <w:bottom w:val="nil"/>
            </w:tcBorders>
          </w:tcPr>
          <w:p w14:paraId="1F42A0A0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十億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5A18DC2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一億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06C20588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5C5AEB9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百万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270C56F2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1F70550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337A186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6E07DA3F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3E4C9C1F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</w:t>
            </w:r>
          </w:p>
        </w:tc>
        <w:tc>
          <w:tcPr>
            <w:tcW w:w="1006" w:type="dxa"/>
            <w:tcBorders>
              <w:left w:val="dotted" w:sz="4" w:space="0" w:color="auto"/>
              <w:bottom w:val="nil"/>
            </w:tcBorders>
          </w:tcPr>
          <w:p w14:paraId="1C0E2735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</w:t>
            </w:r>
          </w:p>
        </w:tc>
      </w:tr>
      <w:tr w:rsidR="00A837F4" w:rsidRPr="00F35369" w14:paraId="0A7D00C3" w14:textId="77777777" w:rsidTr="00C166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051"/>
        </w:trPr>
        <w:tc>
          <w:tcPr>
            <w:tcW w:w="2465" w:type="dxa"/>
            <w:vMerge/>
            <w:vAlign w:val="center"/>
          </w:tcPr>
          <w:p w14:paraId="16DF13FA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</w:tcBorders>
          </w:tcPr>
          <w:p w14:paraId="070E1891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</w:tcPr>
          <w:p w14:paraId="42D135BD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14:paraId="6F075CF0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</w:tcPr>
          <w:p w14:paraId="088555C2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</w:tcPr>
          <w:p w14:paraId="7E379C9C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14:paraId="36800229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</w:tcPr>
          <w:p w14:paraId="67DFB18A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</w:tcPr>
          <w:p w14:paraId="0BAAE263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</w:tcPr>
          <w:p w14:paraId="35BBAEFB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  <w:tc>
          <w:tcPr>
            <w:tcW w:w="1006" w:type="dxa"/>
            <w:tcBorders>
              <w:top w:val="nil"/>
              <w:left w:val="dotted" w:sz="4" w:space="0" w:color="auto"/>
            </w:tcBorders>
          </w:tcPr>
          <w:p w14:paraId="7C34A3CE" w14:textId="77777777" w:rsidR="00A837F4" w:rsidRPr="00F35369" w:rsidRDefault="00A837F4" w:rsidP="00C1666D">
            <w:pPr>
              <w:rPr>
                <w:rFonts w:ascii="ＭＳ 明朝" w:eastAsia="ＭＳ 明朝" w:hAnsi="ＭＳ 明朝" w:cs="Times New Roman"/>
                <w:sz w:val="18"/>
                <w:szCs w:val="24"/>
              </w:rPr>
            </w:pPr>
          </w:p>
        </w:tc>
      </w:tr>
    </w:tbl>
    <w:p w14:paraId="7892F41B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46D85C1D" w14:textId="2EC7A6F6" w:rsidR="00412020" w:rsidRPr="00412020" w:rsidRDefault="00412020" w:rsidP="00412020">
      <w:pPr>
        <w:widowControl/>
        <w:ind w:left="1000" w:hangingChars="500" w:hanging="1000"/>
        <w:jc w:val="left"/>
        <w:rPr>
          <w:rFonts w:ascii="ＭＳ 明朝" w:eastAsia="ＭＳ 明朝" w:hAnsi="ＭＳ 明朝" w:cs="Times New Roman"/>
          <w:color w:val="FF0000"/>
          <w:szCs w:val="21"/>
        </w:rPr>
      </w:pPr>
      <w:r w:rsidRPr="00F35369">
        <w:rPr>
          <w:rFonts w:ascii="ＭＳ 明朝" w:eastAsia="ＭＳ 明朝" w:hAnsi="ＭＳ 明朝" w:cs="Times New Roman" w:hint="eastAsia"/>
          <w:sz w:val="20"/>
          <w:szCs w:val="20"/>
        </w:rPr>
        <w:t xml:space="preserve">　</w:t>
      </w:r>
      <w:r w:rsidRPr="00F35369">
        <w:rPr>
          <w:rFonts w:ascii="ＭＳ 明朝" w:eastAsia="ＭＳ 明朝" w:hAnsi="ＭＳ 明朝" w:cs="Times New Roman"/>
          <w:sz w:val="20"/>
          <w:szCs w:val="20"/>
        </w:rPr>
        <w:t xml:space="preserve">  </w:t>
      </w:r>
      <w:r w:rsidRPr="00F35369">
        <w:rPr>
          <w:rFonts w:ascii="ＭＳ 明朝" w:eastAsia="ＭＳ 明朝" w:hAnsi="ＭＳ 明朝" w:cs="Times New Roman" w:hint="eastAsia"/>
          <w:szCs w:val="21"/>
        </w:rPr>
        <w:t xml:space="preserve">注１　</w:t>
      </w:r>
      <w:r w:rsidRPr="00412020">
        <w:rPr>
          <w:rFonts w:ascii="ＭＳ 明朝" w:eastAsia="ＭＳ 明朝" w:hAnsi="ＭＳ 明朝" w:cs="Times New Roman" w:hint="eastAsia"/>
          <w:color w:val="FF0000"/>
          <w:szCs w:val="21"/>
        </w:rPr>
        <w:t>入札金額は、火災保険、地震危険補償特約及び施設賠償責任保険の金額を合計</w:t>
      </w:r>
    </w:p>
    <w:p w14:paraId="75528E30" w14:textId="3C5CFB2B" w:rsidR="00412020" w:rsidRPr="00412020" w:rsidRDefault="00412020" w:rsidP="00412020">
      <w:pPr>
        <w:widowControl/>
        <w:ind w:leftChars="500" w:left="1050"/>
        <w:jc w:val="left"/>
        <w:rPr>
          <w:rFonts w:ascii="ＭＳ 明朝" w:eastAsia="ＭＳ 明朝" w:hAnsi="ＭＳ 明朝" w:cs="Times New Roman"/>
          <w:color w:val="FF0000"/>
          <w:szCs w:val="21"/>
        </w:rPr>
      </w:pPr>
      <w:r w:rsidRPr="00412020">
        <w:rPr>
          <w:rFonts w:ascii="ＭＳ 明朝" w:eastAsia="ＭＳ 明朝" w:hAnsi="ＭＳ 明朝" w:cs="Times New Roman" w:hint="eastAsia"/>
          <w:color w:val="FF0000"/>
          <w:szCs w:val="21"/>
        </w:rPr>
        <w:t>した額を記入。</w:t>
      </w:r>
    </w:p>
    <w:p w14:paraId="7B25B67A" w14:textId="77777777" w:rsidR="00412020" w:rsidRDefault="00412020" w:rsidP="00412020">
      <w:pPr>
        <w:widowControl/>
        <w:jc w:val="left"/>
        <w:rPr>
          <w:rFonts w:ascii="ＭＳ 明朝" w:eastAsia="ＭＳ 明朝" w:hAnsi="ＭＳ 明朝" w:cs="Times New Roman"/>
          <w:szCs w:val="21"/>
        </w:rPr>
      </w:pPr>
      <w:r w:rsidRPr="00F35369">
        <w:rPr>
          <w:rFonts w:ascii="ＭＳ 明朝" w:eastAsia="ＭＳ 明朝" w:hAnsi="ＭＳ 明朝" w:cs="Times New Roman" w:hint="eastAsia"/>
          <w:szCs w:val="21"/>
        </w:rPr>
        <w:t xml:space="preserve">　　注２　金額の前に「￥」の記号を付すこと。</w:t>
      </w:r>
    </w:p>
    <w:p w14:paraId="70D66E03" w14:textId="77777777" w:rsidR="00412020" w:rsidRPr="00412020" w:rsidRDefault="00412020" w:rsidP="00412020">
      <w:pPr>
        <w:widowControl/>
        <w:jc w:val="left"/>
        <w:rPr>
          <w:rFonts w:ascii="ＭＳ 明朝" w:eastAsia="ＭＳ 明朝" w:hAnsi="ＭＳ 明朝" w:cs="Times New Roman"/>
          <w:color w:val="FF0000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 xml:space="preserve">　　注３　</w:t>
      </w:r>
      <w:r w:rsidRPr="00412020">
        <w:rPr>
          <w:rFonts w:ascii="ＭＳ 明朝" w:eastAsia="ＭＳ 明朝" w:hAnsi="ＭＳ 明朝" w:cs="Times New Roman" w:hint="eastAsia"/>
          <w:color w:val="FF0000"/>
          <w:szCs w:val="21"/>
        </w:rPr>
        <w:t>代理店については、</w:t>
      </w:r>
      <w:r w:rsidRPr="00412020">
        <w:rPr>
          <w:rFonts w:ascii="ＭＳ 明朝" w:eastAsia="ＭＳ 明朝" w:hAnsi="ＭＳ 明朝" w:cs="Times New Roman"/>
          <w:color w:val="FF0000"/>
          <w:szCs w:val="21"/>
        </w:rPr>
        <w:t>1保険会社につき1代理店とし、複数保険会社の代理店を</w:t>
      </w:r>
    </w:p>
    <w:p w14:paraId="63747602" w14:textId="6B2BB715" w:rsidR="00A837F4" w:rsidRPr="00412020" w:rsidRDefault="00412020" w:rsidP="00412020">
      <w:pPr>
        <w:widowControl/>
        <w:ind w:firstLineChars="500" w:firstLine="1050"/>
        <w:jc w:val="left"/>
        <w:rPr>
          <w:rFonts w:ascii="ＭＳ 明朝" w:eastAsia="ＭＳ 明朝" w:hAnsi="ＭＳ 明朝" w:cs="Times New Roman"/>
          <w:szCs w:val="21"/>
        </w:rPr>
      </w:pPr>
      <w:r w:rsidRPr="00412020">
        <w:rPr>
          <w:rFonts w:ascii="ＭＳ 明朝" w:eastAsia="ＭＳ 明朝" w:hAnsi="ＭＳ 明朝" w:cs="Times New Roman" w:hint="eastAsia"/>
          <w:color w:val="FF0000"/>
          <w:szCs w:val="21"/>
        </w:rPr>
        <w:t>兼ねることはできない。</w:t>
      </w:r>
    </w:p>
    <w:p w14:paraId="05E025FD" w14:textId="56983711" w:rsidR="00A837F4" w:rsidRPr="00F35369" w:rsidRDefault="00A837F4" w:rsidP="00A837F4">
      <w:pPr>
        <w:widowControl/>
        <w:jc w:val="left"/>
        <w:rPr>
          <w:rFonts w:ascii="ＭＳ 明朝" w:eastAsia="ＭＳ 明朝" w:hAnsi="ＭＳ 明朝" w:cs="Times New Roman"/>
        </w:rPr>
      </w:pPr>
      <w:r w:rsidRPr="00F35369">
        <w:rPr>
          <w:rFonts w:ascii="ＭＳ 明朝" w:eastAsia="ＭＳ 明朝" w:hAnsi="ＭＳ 明朝" w:cs="Times New Roman"/>
          <w:sz w:val="20"/>
          <w:szCs w:val="20"/>
        </w:rPr>
        <w:br w:type="page"/>
      </w:r>
      <w:r w:rsidRPr="00F35369">
        <w:rPr>
          <w:rFonts w:ascii="ＭＳ 明朝" w:eastAsia="ＭＳ 明朝" w:hAnsi="ＭＳ 明朝" w:cs="Times New Roman" w:hint="eastAsia"/>
        </w:rPr>
        <w:lastRenderedPageBreak/>
        <w:t>様式</w:t>
      </w:r>
      <w:r w:rsidR="009A0B50">
        <w:rPr>
          <w:rFonts w:ascii="ＭＳ 明朝" w:eastAsia="ＭＳ 明朝" w:hAnsi="ＭＳ 明朝" w:cs="Times New Roman" w:hint="eastAsia"/>
        </w:rPr>
        <w:t>２</w:t>
      </w:r>
    </w:p>
    <w:p w14:paraId="031E06AC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noProof/>
          <w:color w:val="FF000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AB907B" wp14:editId="08D28B44">
                <wp:simplePos x="0" y="0"/>
                <wp:positionH relativeFrom="column">
                  <wp:posOffset>129540</wp:posOffset>
                </wp:positionH>
                <wp:positionV relativeFrom="paragraph">
                  <wp:posOffset>-69850</wp:posOffset>
                </wp:positionV>
                <wp:extent cx="742950" cy="333375"/>
                <wp:effectExtent l="9525" t="9525" r="9525" b="9525"/>
                <wp:wrapNone/>
                <wp:docPr id="16" name="楕円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2950" cy="3333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365F9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A073017" id="楕円 16" o:spid="_x0000_s1026" style="position:absolute;left:0;text-align:left;margin-left:10.2pt;margin-top:-5.5pt;width:58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" filled="f" strokecolor="#365f91" strokeweight="1.5pt">
                <v:textbox inset="5.85pt,.7pt,5.85pt,.7pt"/>
              </v:oval>
            </w:pict>
          </mc:Fallback>
        </mc:AlternateContent>
      </w:r>
      <w:r w:rsidRPr="00F35369">
        <w:rPr>
          <w:rFonts w:ascii="ＭＳ 明朝" w:eastAsia="ＭＳ 明朝" w:hAnsi="ＭＳ 明朝" w:cs="ＭＳ 明朝" w:hint="eastAsia"/>
          <w:noProof/>
          <w:color w:val="FF0000"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35553F" wp14:editId="6914056F">
                <wp:simplePos x="0" y="0"/>
                <wp:positionH relativeFrom="column">
                  <wp:posOffset>3787140</wp:posOffset>
                </wp:positionH>
                <wp:positionV relativeFrom="paragraph">
                  <wp:posOffset>-355600</wp:posOffset>
                </wp:positionV>
                <wp:extent cx="1619250" cy="619125"/>
                <wp:effectExtent l="66675" t="66675" r="66675" b="66675"/>
                <wp:wrapNone/>
                <wp:docPr id="15" name="正方形/長方形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0" cy="61912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127000" cmpd="dbl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D71EE10" w14:textId="77777777" w:rsidR="00A837F4" w:rsidRPr="002A5BC9" w:rsidRDefault="00A837F4" w:rsidP="00A837F4">
                            <w:pPr>
                              <w:jc w:val="center"/>
                              <w:rPr>
                                <w:color w:val="FFFFFF"/>
                                <w:sz w:val="40"/>
                                <w:szCs w:val="40"/>
                              </w:rPr>
                            </w:pPr>
                            <w:r w:rsidRPr="002A5BC9">
                              <w:rPr>
                                <w:rFonts w:hint="eastAsia"/>
                                <w:color w:val="FFFFFF"/>
                                <w:sz w:val="40"/>
                                <w:szCs w:val="40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35553F" id="正方形/長方形 15" o:spid="_x0000_s1026" style="position:absolute;left:0;text-align:left;margin-left:298.2pt;margin-top:-28pt;width:127.5pt;height:4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" fillcolor="#4f81bd" strokecolor="#4f81bd" strokeweight="10pt">
                <v:stroke linestyle="thinThin"/>
                <v:shadow color="#868686"/>
                <v:textbox inset="5.85pt,.7pt,5.85pt,.7pt">
                  <w:txbxContent>
                    <w:p w14:paraId="0D71EE10" w14:textId="77777777" w:rsidR="00A837F4" w:rsidRPr="002A5BC9" w:rsidRDefault="00A837F4" w:rsidP="00A837F4">
                      <w:pPr>
                        <w:jc w:val="center"/>
                        <w:rPr>
                          <w:color w:val="FFFFFF"/>
                          <w:sz w:val="40"/>
                          <w:szCs w:val="40"/>
                        </w:rPr>
                      </w:pPr>
                      <w:r w:rsidRPr="002A5BC9">
                        <w:rPr>
                          <w:rFonts w:hint="eastAsia"/>
                          <w:color w:val="FFFFFF"/>
                          <w:sz w:val="40"/>
                          <w:szCs w:val="40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  <w:r w:rsidRPr="00F35369">
        <w:rPr>
          <w:rFonts w:ascii="ＭＳ 明朝" w:eastAsia="ＭＳ 明朝" w:hAnsi="ＭＳ 明朝" w:cs="ＭＳ 明朝" w:hint="eastAsia"/>
          <w:kern w:val="0"/>
          <w:sz w:val="22"/>
        </w:rPr>
        <w:t>（　第１回　　第２回　）</w:t>
      </w:r>
    </w:p>
    <w:p w14:paraId="31F2AAF5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 xml:space="preserve">　※該当する入札回数を囲むこと</w:t>
      </w:r>
    </w:p>
    <w:p w14:paraId="459554DE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217254" wp14:editId="5E2BD5C8">
                <wp:simplePos x="0" y="0"/>
                <wp:positionH relativeFrom="column">
                  <wp:posOffset>4339590</wp:posOffset>
                </wp:positionH>
                <wp:positionV relativeFrom="paragraph">
                  <wp:posOffset>14605</wp:posOffset>
                </wp:positionV>
                <wp:extent cx="1066800" cy="542925"/>
                <wp:effectExtent l="9525" t="9525" r="9525" b="123825"/>
                <wp:wrapNone/>
                <wp:docPr id="14" name="角丸四角形吹き出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6800" cy="542925"/>
                        </a:xfrm>
                        <a:prstGeom prst="wedgeRoundRectCallout">
                          <a:avLst>
                            <a:gd name="adj1" fmla="val -16370"/>
                            <a:gd name="adj2" fmla="val 7175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C688F4" w14:textId="77777777" w:rsidR="00A837F4" w:rsidRPr="002A5BC9" w:rsidRDefault="00A837F4" w:rsidP="00A837F4">
                            <w:pPr>
                              <w:rPr>
                                <w:color w:val="365F91"/>
                              </w:rPr>
                            </w:pPr>
                            <w:r w:rsidRPr="002A5BC9">
                              <w:rPr>
                                <w:rFonts w:hint="eastAsia"/>
                                <w:color w:val="365F91"/>
                              </w:rPr>
                              <w:t>実際の日付を記入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21725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4" o:spid="_x0000_s1027" type="#_x0000_t62" style="position:absolute;left:0;text-align:left;margin-left:341.7pt;margin-top:1.15pt;width:84pt;height:4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" adj="7264,26299">
                <v:textbox inset="5.85pt,.7pt,5.85pt,.7pt">
                  <w:txbxContent>
                    <w:p w14:paraId="66C688F4" w14:textId="77777777" w:rsidR="00A837F4" w:rsidRPr="002A5BC9" w:rsidRDefault="00A837F4" w:rsidP="00A837F4">
                      <w:pPr>
                        <w:rPr>
                          <w:color w:val="365F91"/>
                        </w:rPr>
                      </w:pPr>
                      <w:r w:rsidRPr="002A5BC9">
                        <w:rPr>
                          <w:rFonts w:hint="eastAsia"/>
                          <w:color w:val="365F91"/>
                        </w:rPr>
                        <w:t>実際の日付を記入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0CE5ADA8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52" w:lineRule="exact"/>
        <w:jc w:val="center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32"/>
          <w:szCs w:val="32"/>
        </w:rPr>
        <w:t>入　　札　　書</w:t>
      </w:r>
    </w:p>
    <w:p w14:paraId="6243B3D0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5A560BBA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jc w:val="righ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kern w:val="0"/>
          <w:sz w:val="22"/>
        </w:rPr>
        <w:t>令和　　年　　月　　日</w:t>
      </w:r>
    </w:p>
    <w:p w14:paraId="320CBE41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2DEB9BBB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高知県公立大学法人　理事長　</w:t>
      </w:r>
      <w:r w:rsidRPr="00933FA7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>伊藤　博明</w:t>
      </w:r>
      <w:r w:rsidRPr="00F35369">
        <w:rPr>
          <w:rFonts w:ascii="ＭＳ 明朝" w:eastAsia="ＭＳ 明朝" w:hAnsi="ＭＳ 明朝" w:cs="ＭＳ 明朝" w:hint="eastAsia"/>
          <w:bCs/>
          <w:kern w:val="0"/>
          <w:sz w:val="24"/>
          <w:szCs w:val="24"/>
          <w:u w:val="single" w:color="000000"/>
        </w:rPr>
        <w:t xml:space="preserve">　様</w:t>
      </w:r>
    </w:p>
    <w:p w14:paraId="42C21FCA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2C4A4D78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110" w:lineRule="exact"/>
        <w:rPr>
          <w:rFonts w:ascii="ＭＳ 明朝" w:eastAsia="ＭＳ 明朝" w:hAnsi="ＭＳ 明朝" w:cs="ＭＳ 明朝"/>
          <w:kern w:val="0"/>
          <w:sz w:val="22"/>
        </w:rPr>
      </w:pPr>
    </w:p>
    <w:tbl>
      <w:tblPr>
        <w:tblW w:w="8765" w:type="dxa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646"/>
        <w:gridCol w:w="2268"/>
        <w:gridCol w:w="1617"/>
        <w:gridCol w:w="1617"/>
        <w:gridCol w:w="1617"/>
      </w:tblGrid>
      <w:tr w:rsidR="00A837F4" w:rsidRPr="00F35369" w14:paraId="4020E2F8" w14:textId="77777777" w:rsidTr="00412020">
        <w:trPr>
          <w:trHeight w:val="2253"/>
        </w:trPr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A6A6A6" w:themeColor="background1" w:themeShade="A6"/>
            </w:tcBorders>
            <w:vAlign w:val="center"/>
          </w:tcPr>
          <w:p w14:paraId="398ABA34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競争参加者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1A162CEB" w14:textId="77777777" w:rsidR="00A837F4" w:rsidRPr="00F35369" w:rsidRDefault="00A837F4" w:rsidP="00C1666D">
            <w:pPr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住所</w:t>
            </w:r>
          </w:p>
          <w:p w14:paraId="5FC5E68C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商号又は名称</w:t>
            </w:r>
          </w:p>
          <w:p w14:paraId="462A6505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代表者名</w:t>
            </w:r>
          </w:p>
        </w:tc>
        <w:tc>
          <w:tcPr>
            <w:tcW w:w="4851" w:type="dxa"/>
            <w:gridSpan w:val="3"/>
            <w:tcBorders>
              <w:top w:val="single" w:sz="4" w:space="0" w:color="000000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63725AB0" w14:textId="77777777" w:rsidR="00A837F4" w:rsidRPr="00E66DB5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50" w:firstLine="420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 w:rsidRPr="00E66DB5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東京都○○区△△ＡＡ</w:t>
            </w:r>
          </w:p>
          <w:p w14:paraId="350E0507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 w:rsidRPr="00F35369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　　株式会社○○○</w:t>
            </w:r>
          </w:p>
          <w:p w14:paraId="75E3B761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　　代表取締役　高知　太郎</w:t>
            </w:r>
          </w:p>
          <w:p w14:paraId="3BFEFC46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</w:p>
        </w:tc>
      </w:tr>
      <w:tr w:rsidR="00A837F4" w:rsidRPr="00F35369" w14:paraId="3F01FC42" w14:textId="77777777" w:rsidTr="00412020">
        <w:trPr>
          <w:cantSplit/>
          <w:trHeight w:val="1282"/>
        </w:trPr>
        <w:tc>
          <w:tcPr>
            <w:tcW w:w="1646" w:type="dxa"/>
            <w:tcBorders>
              <w:top w:val="single" w:sz="4" w:space="0" w:color="A6A6A6" w:themeColor="background1" w:themeShade="A6"/>
              <w:left w:val="single" w:sz="4" w:space="0" w:color="000000"/>
              <w:bottom w:val="single" w:sz="4" w:space="0" w:color="auto"/>
            </w:tcBorders>
            <w:vAlign w:val="center"/>
          </w:tcPr>
          <w:p w14:paraId="48B02041" w14:textId="0FE735D8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A837F4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656144125"/>
              </w:rPr>
              <w:t>入札</w:t>
            </w:r>
            <w:r w:rsidRPr="00A837F4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656144125"/>
              </w:rPr>
              <w:t>者</w:t>
            </w:r>
            <w:r w:rsidRPr="00A837F4">
              <w:rPr>
                <w:rFonts w:ascii="ＭＳ 明朝" w:eastAsia="ＭＳ 明朝" w:hAnsi="ＭＳ 明朝" w:cs="ＭＳ 明朝" w:hint="eastAsia"/>
                <w:spacing w:val="140"/>
                <w:kern w:val="0"/>
                <w:sz w:val="22"/>
                <w:fitText w:val="1220" w:id="-656144124"/>
              </w:rPr>
              <w:t xml:space="preserve">氏　</w:t>
            </w:r>
            <w:r w:rsidRPr="00A837F4">
              <w:rPr>
                <w:rFonts w:ascii="ＭＳ 明朝" w:eastAsia="ＭＳ 明朝" w:hAnsi="ＭＳ 明朝" w:cs="ＭＳ 明朝" w:hint="eastAsia"/>
                <w:kern w:val="0"/>
                <w:sz w:val="22"/>
                <w:fitText w:val="1220" w:id="-656144124"/>
              </w:rPr>
              <w:t>名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7D2477D" w14:textId="7DF304A5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</w:rPr>
            </w:pPr>
            <w:r w:rsidRPr="00F35369">
              <w:rPr>
                <w:rFonts w:ascii="ＭＳ 明朝" w:eastAsia="ＭＳ 明朝" w:hAnsi="ＭＳ 明朝" w:cs="ＭＳ 明朝" w:hint="eastAsia"/>
                <w:noProof/>
                <w:kern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0" wp14:anchorId="52B54E9E" wp14:editId="57EEF82D">
                      <wp:simplePos x="0" y="0"/>
                      <wp:positionH relativeFrom="column">
                        <wp:posOffset>748030</wp:posOffset>
                      </wp:positionH>
                      <wp:positionV relativeFrom="paragraph">
                        <wp:posOffset>-48260</wp:posOffset>
                      </wp:positionV>
                      <wp:extent cx="304800" cy="304800"/>
                      <wp:effectExtent l="13970" t="9525" r="14605" b="9525"/>
                      <wp:wrapNone/>
                      <wp:docPr id="13" name="楕円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rgbClr val="1F497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953D24" id="楕円 13" o:spid="_x0000_s1026" style="position:absolute;left:0;text-align:left;margin-left:58.9pt;margin-top:-3.8pt;width:24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" o:allowincell="f" o:allowoverlap="f" filled="f" strokecolor="#1f497d" strokeweight="1.5pt">
                      <v:textbox inset="5.85pt,.7pt,5.85pt,.7pt"/>
                    </v:oval>
                  </w:pict>
                </mc:Fallback>
              </mc:AlternateContent>
            </w:r>
            <w:r w:rsidRPr="00F35369">
              <w:rPr>
                <w:rFonts w:ascii="ＭＳ 明朝" w:eastAsia="ＭＳ 明朝" w:hAnsi="ＭＳ 明朝" w:cs="ＭＳ 明朝" w:hint="eastAsia"/>
                <w:kern w:val="0"/>
                <w:sz w:val="20"/>
              </w:rPr>
              <w:t>（ 代表・代理人 ）</w:t>
            </w:r>
          </w:p>
          <w:p w14:paraId="490D5323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18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18"/>
              </w:rPr>
              <w:t>↑どちらかを○で囲む</w:t>
            </w:r>
          </w:p>
        </w:tc>
        <w:tc>
          <w:tcPr>
            <w:tcW w:w="4851" w:type="dxa"/>
            <w:gridSpan w:val="3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F3B3F8E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00" w:firstLine="180"/>
              <w:jc w:val="left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noProof/>
                <w:kern w:val="0"/>
                <w:sz w:val="18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3717B02" wp14:editId="1388DE7C">
                      <wp:simplePos x="0" y="0"/>
                      <wp:positionH relativeFrom="column">
                        <wp:posOffset>1328420</wp:posOffset>
                      </wp:positionH>
                      <wp:positionV relativeFrom="paragraph">
                        <wp:posOffset>-577215</wp:posOffset>
                      </wp:positionV>
                      <wp:extent cx="1906270" cy="533400"/>
                      <wp:effectExtent l="0" t="0" r="17780" b="152400"/>
                      <wp:wrapNone/>
                      <wp:docPr id="12" name="角丸四角形吹き出し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6270" cy="533400"/>
                              </a:xfrm>
                              <a:prstGeom prst="wedgeRoundRectCallout">
                                <a:avLst>
                                  <a:gd name="adj1" fmla="val -36318"/>
                                  <a:gd name="adj2" fmla="val 71375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80F67B" w14:textId="77777777" w:rsidR="00A837F4" w:rsidRDefault="00A837F4" w:rsidP="00A837F4">
                                  <w:pPr>
                                    <w:rPr>
                                      <w:color w:val="365F9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365F91"/>
                                    </w:rPr>
                                    <w:t>代表者の場合は、代表に</w:t>
                                  </w:r>
                                </w:p>
                                <w:p w14:paraId="137CBC2E" w14:textId="77777777" w:rsidR="00A837F4" w:rsidRPr="002A5BC9" w:rsidRDefault="00A837F4" w:rsidP="00A837F4">
                                  <w:pPr>
                                    <w:rPr>
                                      <w:color w:val="365F9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365F91"/>
                                    </w:rPr>
                                    <w:t>○印をし、記名・押印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717B02" id="角丸四角形吹き出し 12" o:spid="_x0000_s1028" type="#_x0000_t62" style="position:absolute;left:0;text-align:left;margin-left:104.6pt;margin-top:-45.45pt;width:150.1pt;height:4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" adj="2955,26217">
                      <v:textbox inset="5.85pt,.7pt,5.85pt,.7pt">
                        <w:txbxContent>
                          <w:p w14:paraId="6980F67B" w14:textId="77777777" w:rsidR="00A837F4" w:rsidRDefault="00A837F4" w:rsidP="00A837F4">
                            <w:pPr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rFonts w:hint="eastAsia"/>
                                <w:color w:val="365F91"/>
                              </w:rPr>
                              <w:t>代表者の場合は、代表に</w:t>
                            </w:r>
                          </w:p>
                          <w:p w14:paraId="137CBC2E" w14:textId="77777777" w:rsidR="00A837F4" w:rsidRPr="002A5BC9" w:rsidRDefault="00A837F4" w:rsidP="00A837F4">
                            <w:pPr>
                              <w:rPr>
                                <w:color w:val="365F91"/>
                              </w:rPr>
                            </w:pPr>
                            <w:r>
                              <w:rPr>
                                <w:rFonts w:hint="eastAsia"/>
                                <w:color w:val="365F91"/>
                              </w:rPr>
                              <w:t>○印をし、記名・押印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35369"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香美　一郎　　　　　</w:t>
            </w: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 xml:space="preserve">印　　</w:t>
            </w:r>
          </w:p>
        </w:tc>
      </w:tr>
      <w:tr w:rsidR="00412020" w:rsidRPr="00F35369" w14:paraId="26A18F00" w14:textId="77777777" w:rsidTr="00412020">
        <w:trPr>
          <w:cantSplit/>
          <w:trHeight w:val="1282"/>
        </w:trPr>
        <w:tc>
          <w:tcPr>
            <w:tcW w:w="1646" w:type="dxa"/>
            <w:tcBorders>
              <w:top w:val="single" w:sz="4" w:space="0" w:color="A6A6A6" w:themeColor="background1" w:themeShade="A6"/>
              <w:left w:val="single" w:sz="4" w:space="0" w:color="000000"/>
              <w:bottom w:val="single" w:sz="4" w:space="0" w:color="auto"/>
            </w:tcBorders>
            <w:vAlign w:val="center"/>
          </w:tcPr>
          <w:p w14:paraId="2505C679" w14:textId="1F13A903" w:rsidR="00412020" w:rsidRPr="00A837F4" w:rsidRDefault="00412020" w:rsidP="00412020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 w:hint="eastAsia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0"/>
              </w:rPr>
              <w:t>代理店名</w:t>
            </w:r>
          </w:p>
        </w:tc>
        <w:tc>
          <w:tcPr>
            <w:tcW w:w="2268" w:type="dxa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99BE7C5" w14:textId="34096959" w:rsidR="00412020" w:rsidRPr="00F35369" w:rsidRDefault="00412020" w:rsidP="00412020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 w:hint="eastAsia"/>
                <w:noProof/>
                <w:kern w:val="0"/>
                <w:sz w:val="20"/>
              </w:rPr>
            </w:pPr>
            <w:ins w:id="0" w:author="竹崎　摩里子" w:date="2025-03-07T10:33:00Z">
              <w:r w:rsidRPr="00F35369">
                <w:rPr>
                  <w:rFonts w:ascii="ＭＳ 明朝" w:eastAsia="ＭＳ 明朝" w:hAnsi="ＭＳ 明朝" w:cs="ＭＳ 明朝" w:hint="eastAsia"/>
                  <w:noProof/>
                  <w:kern w:val="0"/>
                  <w:sz w:val="18"/>
                  <w:szCs w:val="24"/>
                </w:rPr>
                <mc:AlternateContent>
                  <mc:Choice Requires="wps">
                    <w:drawing>
                      <wp:anchor distT="0" distB="0" distL="114300" distR="114300" simplePos="0" relativeHeight="251666432" behindDoc="0" locked="0" layoutInCell="1" allowOverlap="1" wp14:anchorId="67A24CF0" wp14:editId="262913E8">
                        <wp:simplePos x="0" y="0"/>
                        <wp:positionH relativeFrom="column">
                          <wp:posOffset>-46355</wp:posOffset>
                        </wp:positionH>
                        <wp:positionV relativeFrom="paragraph">
                          <wp:posOffset>-30480</wp:posOffset>
                        </wp:positionV>
                        <wp:extent cx="1459865" cy="737235"/>
                        <wp:effectExtent l="171450" t="0" r="26035" b="24765"/>
                        <wp:wrapNone/>
                        <wp:docPr id="1" name="角丸四角形吹き出し 1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1459865" cy="737235"/>
                                </a:xfrm>
                                <a:prstGeom prst="wedgeRoundRectCallout">
                                  <a:avLst>
                                    <a:gd name="adj1" fmla="val -59691"/>
                                    <a:gd name="adj2" fmla="val 1883"/>
                                    <a:gd name="adj3" fmla="val 16667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47660D4" w14:textId="7B554B15" w:rsidR="00412020" w:rsidRPr="002A5BC9" w:rsidRDefault="00412020" w:rsidP="00412020">
                                    <w:pPr>
                                      <w:rPr>
                                        <w:color w:val="365F91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365F91"/>
                                      </w:rPr>
                                      <w:t>損害保険会社が代理店を</w:t>
                                    </w:r>
                                    <w:r>
                                      <w:rPr>
                                        <w:color w:val="365F91"/>
                                      </w:rPr>
                                      <w:t>通じた契約をする</w:t>
                                    </w:r>
                                    <w:r>
                                      <w:rPr>
                                        <w:rFonts w:hint="eastAsia"/>
                                        <w:color w:val="365F91"/>
                                      </w:rPr>
                                      <w:t>場合に記入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shapetype w14:anchorId="67A24CF0" id="_x0000_t62" coordsize="21600,21600" o:spt="62" adj="1350,25920" path="m3600,qx,3600l0@8@12@24,0@9,,18000qy3600,21600l@6,21600@15@27@7,21600,18000,21600qx21600,18000l21600@9@18@30,21600@8,21600,3600qy18000,l@7,0@21@33@6,xe">
                        <v:stroke joinstyle="miter"/>
                        <v:formulas>
                          <v:f eqn="sum 10800 0 #0"/>
                          <v:f eqn="sum 10800 0 #1"/>
                          <v:f eqn="sum #0 0 #1"/>
                          <v:f eqn="sum @0 @1 0"/>
                          <v:f eqn="sum 21600 0 #0"/>
                          <v:f eqn="sum 21600 0 #1"/>
                          <v:f eqn="if @0 3600 12600"/>
                          <v:f eqn="if @0 9000 18000"/>
                          <v:f eqn="if @1 3600 12600"/>
                          <v:f eqn="if @1 9000 18000"/>
                          <v:f eqn="if @2 0 #0"/>
                          <v:f eqn="if @3 @10 0"/>
                          <v:f eqn="if #0 0 @11"/>
                          <v:f eqn="if @2 @6 #0"/>
                          <v:f eqn="if @3 @6 @13"/>
                          <v:f eqn="if @5 @6 @14"/>
                          <v:f eqn="if @2 #0 21600"/>
                          <v:f eqn="if @3 21600 @16"/>
                          <v:f eqn="if @4 21600 @17"/>
                          <v:f eqn="if @2 #0 @6"/>
                          <v:f eqn="if @3 @19 @6"/>
                          <v:f eqn="if #1 @6 @20"/>
                          <v:f eqn="if @2 @8 #1"/>
                          <v:f eqn="if @3 @22 @8"/>
                          <v:f eqn="if #0 @8 @23"/>
                          <v:f eqn="if @2 21600 #1"/>
                          <v:f eqn="if @3 21600 @25"/>
                          <v:f eqn="if @5 21600 @26"/>
                          <v:f eqn="if @2 #1 @8"/>
                          <v:f eqn="if @3 @8 @28"/>
                          <v:f eqn="if @4 @8 @29"/>
                          <v:f eqn="if @2 #1 0"/>
                          <v:f eqn="if @3 @31 0"/>
                          <v:f eqn="if #1 0 @32"/>
                          <v:f eqn="val #0"/>
                          <v:f eqn="val #1"/>
                        </v:formulas>
                        <v:path o:connecttype="custom" o:connectlocs="10800,0;0,10800;10800,21600;21600,10800;@34,@35" textboxrect="791,791,20809,20809"/>
                        <v:handles>
                          <v:h position="#0,#1"/>
                        </v:handles>
                      </v:shapetype>
                      <v:shape id="角丸四角形吹き出し 1" o:spid="_x0000_s1029" type="#_x0000_t62" style="position:absolute;left:0;text-align:left;margin-left:-3.65pt;margin-top:-2.4pt;width:114.95pt;height:58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" adj="-2093,11207">
                        <v:textbox inset="5.85pt,.7pt,5.85pt,.7pt">
                          <w:txbxContent>
                            <w:p w14:paraId="747660D4" w14:textId="7B554B15" w:rsidR="00412020" w:rsidRPr="002A5BC9" w:rsidRDefault="00412020" w:rsidP="00412020">
                              <w:pPr>
                                <w:rPr>
                                  <w:color w:val="365F91"/>
                                </w:rPr>
                              </w:pPr>
                              <w:r>
                                <w:rPr>
                                  <w:rFonts w:hint="eastAsia"/>
                                  <w:color w:val="365F91"/>
                                </w:rPr>
                                <w:t>損害保険会社が代理店を</w:t>
                              </w:r>
                              <w:r>
                                <w:rPr>
                                  <w:color w:val="365F91"/>
                                </w:rPr>
                                <w:t>通じた契約をする</w:t>
                              </w:r>
                              <w:r>
                                <w:rPr>
                                  <w:rFonts w:hint="eastAsia"/>
                                  <w:color w:val="365F91"/>
                                </w:rPr>
                                <w:t>場合に記入</w:t>
                              </w:r>
                            </w:p>
                          </w:txbxContent>
                        </v:textbox>
                      </v:shape>
                    </w:pict>
                  </mc:Fallback>
                </mc:AlternateContent>
              </w:r>
            </w:ins>
          </w:p>
        </w:tc>
        <w:tc>
          <w:tcPr>
            <w:tcW w:w="4851" w:type="dxa"/>
            <w:gridSpan w:val="3"/>
            <w:tcBorders>
              <w:top w:val="single" w:sz="4" w:space="0" w:color="A6A6A6" w:themeColor="background1" w:themeShade="A6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D176C47" w14:textId="39344BC3" w:rsidR="00412020" w:rsidRPr="00F35369" w:rsidRDefault="00412020" w:rsidP="00412020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00" w:firstLine="280"/>
              <w:jc w:val="left"/>
              <w:rPr>
                <w:rFonts w:ascii="ＭＳ 明朝" w:eastAsia="ＭＳ 明朝" w:hAnsi="ＭＳ 明朝" w:cs="ＭＳ 明朝" w:hint="eastAsia"/>
                <w:noProof/>
                <w:kern w:val="0"/>
                <w:sz w:val="18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△△株式会社</w:t>
            </w:r>
          </w:p>
        </w:tc>
      </w:tr>
      <w:tr w:rsidR="00412020" w:rsidRPr="00F35369" w14:paraId="0A661378" w14:textId="77777777" w:rsidTr="00412020">
        <w:trPr>
          <w:cantSplit/>
          <w:trHeight w:val="592"/>
        </w:trPr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7F7F7F" w:themeColor="text1" w:themeTint="80"/>
            </w:tcBorders>
            <w:vAlign w:val="center"/>
          </w:tcPr>
          <w:p w14:paraId="4A37495E" w14:textId="77777777" w:rsidR="00412020" w:rsidRDefault="00412020" w:rsidP="00412020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同価格入札時のくじ番号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000000"/>
            </w:tcBorders>
            <w:vAlign w:val="center"/>
          </w:tcPr>
          <w:p w14:paraId="46066960" w14:textId="6E0391E6" w:rsidR="00412020" w:rsidRPr="007C156F" w:rsidRDefault="00412020" w:rsidP="00412020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電話番号</w:t>
            </w:r>
          </w:p>
        </w:tc>
        <w:tc>
          <w:tcPr>
            <w:tcW w:w="4851" w:type="dxa"/>
            <w:gridSpan w:val="3"/>
            <w:tcBorders>
              <w:top w:val="single" w:sz="4" w:space="0" w:color="auto"/>
              <w:left w:val="nil"/>
              <w:bottom w:val="single" w:sz="4" w:space="0" w:color="A6A6A6" w:themeColor="background1" w:themeShade="A6"/>
              <w:right w:val="single" w:sz="4" w:space="0" w:color="000000"/>
            </w:tcBorders>
            <w:vAlign w:val="center"/>
          </w:tcPr>
          <w:p w14:paraId="7F0553A0" w14:textId="77777777" w:rsidR="00412020" w:rsidRPr="00F35369" w:rsidRDefault="00412020" w:rsidP="00412020">
            <w:pPr>
              <w:wordWrap w:val="0"/>
              <w:autoSpaceDE w:val="0"/>
              <w:autoSpaceDN w:val="0"/>
              <w:adjustRightInd w:val="0"/>
              <w:spacing w:line="316" w:lineRule="exact"/>
              <w:jc w:val="left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 xml:space="preserve">　****　-　***　-　****</w:t>
            </w:r>
          </w:p>
        </w:tc>
      </w:tr>
      <w:tr w:rsidR="00412020" w:rsidRPr="00F35369" w14:paraId="0E6F5ED6" w14:textId="77777777" w:rsidTr="00412020">
        <w:trPr>
          <w:cantSplit/>
          <w:trHeight w:val="700"/>
        </w:trPr>
        <w:tc>
          <w:tcPr>
            <w:tcW w:w="164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7F7F7F" w:themeColor="text1" w:themeTint="80"/>
            </w:tcBorders>
            <w:vAlign w:val="center"/>
          </w:tcPr>
          <w:p w14:paraId="09059D44" w14:textId="77777777" w:rsidR="00412020" w:rsidRPr="00D85D70" w:rsidRDefault="00412020" w:rsidP="00412020">
            <w:pPr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</w:p>
        </w:tc>
        <w:tc>
          <w:tcPr>
            <w:tcW w:w="2268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auto"/>
              <w:right w:val="single" w:sz="4" w:space="0" w:color="000000"/>
            </w:tcBorders>
            <w:vAlign w:val="center"/>
          </w:tcPr>
          <w:p w14:paraId="376EF5CC" w14:textId="77777777" w:rsidR="00412020" w:rsidRPr="007C156F" w:rsidRDefault="00412020" w:rsidP="00412020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くじ番号</w:t>
            </w:r>
          </w:p>
          <w:p w14:paraId="36D86083" w14:textId="77777777" w:rsidR="00412020" w:rsidRPr="007C156F" w:rsidRDefault="00412020" w:rsidP="00412020">
            <w:pPr>
              <w:wordWrap w:val="0"/>
              <w:autoSpaceDE w:val="0"/>
              <w:autoSpaceDN w:val="0"/>
              <w:adjustRightInd w:val="0"/>
              <w:spacing w:line="316" w:lineRule="exact"/>
              <w:ind w:firstLineChars="179" w:firstLine="376"/>
              <w:jc w:val="center"/>
              <w:rPr>
                <w:rFonts w:ascii="ＭＳ 明朝" w:eastAsia="ＭＳ 明朝" w:hAnsi="ＭＳ 明朝" w:cs="ＭＳ 明朝"/>
                <w:noProof/>
                <w:kern w:val="0"/>
              </w:rPr>
            </w:pPr>
            <w:r w:rsidRPr="007C156F">
              <w:rPr>
                <w:rFonts w:ascii="ＭＳ 明朝" w:eastAsia="ＭＳ 明朝" w:hAnsi="ＭＳ 明朝" w:cs="ＭＳ 明朝" w:hint="eastAsia"/>
                <w:noProof/>
                <w:kern w:val="0"/>
              </w:rPr>
              <w:t>（任意の3桁）</w:t>
            </w:r>
          </w:p>
        </w:tc>
        <w:tc>
          <w:tcPr>
            <w:tcW w:w="1617" w:type="dxa"/>
            <w:tcBorders>
              <w:top w:val="single" w:sz="4" w:space="0" w:color="7F7F7F" w:themeColor="text1" w:themeTint="80"/>
              <w:left w:val="nil"/>
              <w:bottom w:val="single" w:sz="4" w:space="0" w:color="000000"/>
              <w:right w:val="dashed" w:sz="4" w:space="0" w:color="808080" w:themeColor="background1" w:themeShade="80"/>
            </w:tcBorders>
            <w:vAlign w:val="center"/>
          </w:tcPr>
          <w:p w14:paraId="25FB4D6B" w14:textId="77777777" w:rsidR="00412020" w:rsidRPr="007C156F" w:rsidRDefault="00412020" w:rsidP="00412020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1</w:t>
            </w:r>
          </w:p>
        </w:tc>
        <w:tc>
          <w:tcPr>
            <w:tcW w:w="1617" w:type="dxa"/>
            <w:tcBorders>
              <w:top w:val="single" w:sz="4" w:space="0" w:color="A6A6A6" w:themeColor="background1" w:themeShade="A6"/>
              <w:left w:val="dashed" w:sz="4" w:space="0" w:color="808080" w:themeColor="background1" w:themeShade="80"/>
              <w:bottom w:val="single" w:sz="4" w:space="0" w:color="000000"/>
              <w:right w:val="dashed" w:sz="4" w:space="0" w:color="808080" w:themeColor="background1" w:themeShade="80"/>
            </w:tcBorders>
            <w:vAlign w:val="center"/>
          </w:tcPr>
          <w:p w14:paraId="34D5D4D1" w14:textId="77777777" w:rsidR="00412020" w:rsidRPr="007C156F" w:rsidRDefault="00412020" w:rsidP="00412020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2</w:t>
            </w:r>
          </w:p>
        </w:tc>
        <w:tc>
          <w:tcPr>
            <w:tcW w:w="1617" w:type="dxa"/>
            <w:tcBorders>
              <w:top w:val="single" w:sz="4" w:space="0" w:color="A6A6A6" w:themeColor="background1" w:themeShade="A6"/>
              <w:left w:val="dashed" w:sz="4" w:space="0" w:color="808080" w:themeColor="background1" w:themeShade="80"/>
              <w:bottom w:val="single" w:sz="4" w:space="0" w:color="000000"/>
              <w:right w:val="single" w:sz="4" w:space="0" w:color="000000"/>
            </w:tcBorders>
            <w:vAlign w:val="center"/>
          </w:tcPr>
          <w:p w14:paraId="0A5232B1" w14:textId="77777777" w:rsidR="00412020" w:rsidRPr="007C156F" w:rsidRDefault="00412020" w:rsidP="00412020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Times New Roman"/>
                <w:color w:val="365F91"/>
                <w:kern w:val="0"/>
                <w:sz w:val="28"/>
                <w:szCs w:val="28"/>
              </w:rPr>
            </w:pPr>
            <w:r>
              <w:rPr>
                <w:rFonts w:ascii="ＭＳ 明朝" w:eastAsia="ＭＳ 明朝" w:hAnsi="ＭＳ 明朝" w:cs="Times New Roman" w:hint="eastAsia"/>
                <w:color w:val="365F91"/>
                <w:kern w:val="0"/>
                <w:sz w:val="28"/>
                <w:szCs w:val="28"/>
              </w:rPr>
              <w:t>3</w:t>
            </w:r>
          </w:p>
        </w:tc>
      </w:tr>
    </w:tbl>
    <w:p w14:paraId="6195E380" w14:textId="77777777" w:rsidR="00A837F4" w:rsidRDefault="00A837F4" w:rsidP="00A837F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4E458256" w14:textId="77777777" w:rsidR="00A837F4" w:rsidRPr="00F35369" w:rsidRDefault="00A837F4" w:rsidP="00A837F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</w:p>
    <w:p w14:paraId="5BA5F91A" w14:textId="6B723AA3" w:rsidR="00A837F4" w:rsidRPr="00F35369" w:rsidRDefault="00A837F4" w:rsidP="00A837F4">
      <w:pPr>
        <w:wordWrap w:val="0"/>
        <w:autoSpaceDE w:val="0"/>
        <w:autoSpaceDN w:val="0"/>
        <w:adjustRightInd w:val="0"/>
        <w:spacing w:line="316" w:lineRule="exact"/>
        <w:rPr>
          <w:rFonts w:ascii="ＭＳ 明朝" w:eastAsia="ＭＳ 明朝" w:hAnsi="ＭＳ 明朝" w:cs="ＭＳ 明朝"/>
          <w:kern w:val="0"/>
          <w:sz w:val="22"/>
        </w:rPr>
      </w:pPr>
      <w:r w:rsidRPr="00F35369">
        <w:rPr>
          <w:rFonts w:ascii="ＭＳ 明朝" w:eastAsia="ＭＳ 明朝" w:hAnsi="ＭＳ 明朝" w:cs="ＭＳ 明朝" w:hint="eastAsia"/>
          <w:b/>
          <w:bCs/>
          <w:kern w:val="0"/>
          <w:sz w:val="24"/>
          <w:szCs w:val="24"/>
        </w:rPr>
        <w:t xml:space="preserve">　次のとおり入札します。</w:t>
      </w:r>
    </w:p>
    <w:tbl>
      <w:tblPr>
        <w:tblW w:w="8765" w:type="dxa"/>
        <w:tblInd w:w="68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465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  <w:gridCol w:w="630"/>
      </w:tblGrid>
      <w:tr w:rsidR="00A837F4" w:rsidRPr="00F35369" w14:paraId="7F842DEB" w14:textId="77777777" w:rsidTr="00C1666D">
        <w:trPr>
          <w:trHeight w:hRule="exact" w:val="1256"/>
        </w:trPr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24ED0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入札に付する事項</w:t>
            </w:r>
          </w:p>
          <w:p w14:paraId="35A63869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（調達件名</w:t>
            </w:r>
            <w:r>
              <w:rPr>
                <w:rFonts w:ascii="ＭＳ 明朝" w:eastAsia="ＭＳ 明朝" w:hAnsi="ＭＳ 明朝" w:cs="ＭＳ 明朝" w:hint="eastAsia"/>
                <w:kern w:val="0"/>
                <w:sz w:val="22"/>
              </w:rPr>
              <w:t>・番号</w:t>
            </w:r>
            <w:r w:rsidRPr="00F35369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）</w:t>
            </w:r>
          </w:p>
        </w:tc>
        <w:tc>
          <w:tcPr>
            <w:tcW w:w="6300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4CEEC7C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color w:val="0070C0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color w:val="0070C0"/>
                <w:kern w:val="0"/>
                <w:sz w:val="22"/>
              </w:rPr>
              <w:t>□□□□　一式</w:t>
            </w:r>
          </w:p>
          <w:p w14:paraId="515330CE" w14:textId="77777777" w:rsidR="00A837F4" w:rsidRPr="00F35369" w:rsidRDefault="00A837F4" w:rsidP="00C1666D">
            <w:pPr>
              <w:wordWrap w:val="0"/>
              <w:autoSpaceDE w:val="0"/>
              <w:autoSpaceDN w:val="0"/>
              <w:adjustRightInd w:val="0"/>
              <w:spacing w:line="316" w:lineRule="exact"/>
              <w:jc w:val="center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F35369">
              <w:rPr>
                <w:rFonts w:ascii="ＭＳ 明朝" w:eastAsia="ＭＳ 明朝" w:hAnsi="ＭＳ 明朝" w:cs="ＭＳ 明朝" w:hint="eastAsia"/>
                <w:color w:val="0070C0"/>
                <w:kern w:val="0"/>
                <w:sz w:val="22"/>
              </w:rPr>
              <w:t>高大○ 00-0**</w:t>
            </w:r>
          </w:p>
        </w:tc>
      </w:tr>
      <w:tr w:rsidR="00A837F4" w:rsidRPr="00F35369" w14:paraId="1B709191" w14:textId="77777777" w:rsidTr="00C166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15"/>
        </w:trPr>
        <w:tc>
          <w:tcPr>
            <w:tcW w:w="2465" w:type="dxa"/>
            <w:vMerge w:val="restart"/>
            <w:vAlign w:val="center"/>
          </w:tcPr>
          <w:p w14:paraId="0CE27D78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22"/>
              </w:rPr>
            </w:pPr>
            <w:r w:rsidRPr="00A837F4">
              <w:rPr>
                <w:rFonts w:ascii="ＭＳ 明朝" w:eastAsia="ＭＳ 明朝" w:hAnsi="ＭＳ 明朝" w:cs="Times New Roman" w:hint="eastAsia"/>
                <w:spacing w:val="146"/>
                <w:kern w:val="0"/>
                <w:sz w:val="22"/>
                <w:fitText w:val="1760" w:id="-656144123"/>
              </w:rPr>
              <w:t>入札金</w:t>
            </w:r>
            <w:r w:rsidRPr="00A837F4">
              <w:rPr>
                <w:rFonts w:ascii="ＭＳ 明朝" w:eastAsia="ＭＳ 明朝" w:hAnsi="ＭＳ 明朝" w:cs="Times New Roman" w:hint="eastAsia"/>
                <w:spacing w:val="2"/>
                <w:kern w:val="0"/>
                <w:sz w:val="22"/>
                <w:fitText w:val="1760" w:id="-656144123"/>
              </w:rPr>
              <w:t>額</w:t>
            </w:r>
          </w:p>
        </w:tc>
        <w:tc>
          <w:tcPr>
            <w:tcW w:w="630" w:type="dxa"/>
            <w:tcBorders>
              <w:bottom w:val="nil"/>
            </w:tcBorders>
          </w:tcPr>
          <w:p w14:paraId="67F42A0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十億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1CFE1D2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一億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5BB202C4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5720F49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百万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26551BF4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2A1E2F37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万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63062712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千</w:t>
            </w:r>
          </w:p>
        </w:tc>
        <w:tc>
          <w:tcPr>
            <w:tcW w:w="630" w:type="dxa"/>
            <w:tcBorders>
              <w:bottom w:val="nil"/>
              <w:right w:val="dotted" w:sz="4" w:space="0" w:color="auto"/>
            </w:tcBorders>
          </w:tcPr>
          <w:p w14:paraId="7E15D26C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百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14:paraId="2636873A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十</w:t>
            </w:r>
          </w:p>
        </w:tc>
        <w:tc>
          <w:tcPr>
            <w:tcW w:w="630" w:type="dxa"/>
            <w:tcBorders>
              <w:left w:val="dotted" w:sz="4" w:space="0" w:color="auto"/>
              <w:bottom w:val="nil"/>
            </w:tcBorders>
          </w:tcPr>
          <w:p w14:paraId="14EE77A4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18"/>
                <w:szCs w:val="24"/>
              </w:rPr>
            </w:pPr>
            <w:r w:rsidRPr="00F35369">
              <w:rPr>
                <w:rFonts w:ascii="ＭＳ 明朝" w:eastAsia="ＭＳ 明朝" w:hAnsi="ＭＳ 明朝" w:cs="Times New Roman" w:hint="eastAsia"/>
                <w:sz w:val="18"/>
                <w:szCs w:val="24"/>
              </w:rPr>
              <w:t>一</w:t>
            </w:r>
          </w:p>
        </w:tc>
      </w:tr>
      <w:tr w:rsidR="00A837F4" w:rsidRPr="00F35369" w14:paraId="5631C80E" w14:textId="77777777" w:rsidTr="00C1666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080"/>
        </w:trPr>
        <w:tc>
          <w:tcPr>
            <w:tcW w:w="2465" w:type="dxa"/>
            <w:vMerge/>
            <w:vAlign w:val="center"/>
          </w:tcPr>
          <w:p w14:paraId="488D29F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630" w:type="dxa"/>
            <w:tcBorders>
              <w:top w:val="nil"/>
            </w:tcBorders>
            <w:vAlign w:val="center"/>
          </w:tcPr>
          <w:p w14:paraId="6A909F3B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  <w:vAlign w:val="center"/>
          </w:tcPr>
          <w:p w14:paraId="49398FD9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28"/>
                <w:szCs w:val="28"/>
              </w:rPr>
            </w:pP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4050438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2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\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  <w:vAlign w:val="center"/>
          </w:tcPr>
          <w:p w14:paraId="623ABD99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７</w:t>
            </w: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  <w:vAlign w:val="center"/>
          </w:tcPr>
          <w:p w14:paraId="02887B97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6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48F9FDA3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５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  <w:vAlign w:val="center"/>
          </w:tcPr>
          <w:p w14:paraId="39842F62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4</w:t>
            </w:r>
          </w:p>
        </w:tc>
        <w:tc>
          <w:tcPr>
            <w:tcW w:w="630" w:type="dxa"/>
            <w:tcBorders>
              <w:top w:val="nil"/>
              <w:right w:val="dotted" w:sz="4" w:space="0" w:color="auto"/>
            </w:tcBorders>
            <w:vAlign w:val="center"/>
          </w:tcPr>
          <w:p w14:paraId="1F1A92ED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3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14:paraId="59835D25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2</w:t>
            </w:r>
          </w:p>
        </w:tc>
        <w:tc>
          <w:tcPr>
            <w:tcW w:w="630" w:type="dxa"/>
            <w:tcBorders>
              <w:top w:val="nil"/>
              <w:left w:val="dotted" w:sz="4" w:space="0" w:color="auto"/>
            </w:tcBorders>
            <w:vAlign w:val="center"/>
          </w:tcPr>
          <w:p w14:paraId="1F99467C" w14:textId="77777777" w:rsidR="00A837F4" w:rsidRPr="00F35369" w:rsidRDefault="00A837F4" w:rsidP="00C1666D">
            <w:pPr>
              <w:jc w:val="center"/>
              <w:rPr>
                <w:rFonts w:ascii="ＭＳ 明朝" w:eastAsia="ＭＳ 明朝" w:hAnsi="ＭＳ 明朝" w:cs="Times New Roman"/>
                <w:b/>
                <w:color w:val="365F91"/>
                <w:sz w:val="18"/>
                <w:szCs w:val="18"/>
              </w:rPr>
            </w:pPr>
            <w:r w:rsidRPr="00F35369">
              <w:rPr>
                <w:rFonts w:ascii="ＭＳ 明朝" w:eastAsia="ＭＳ 明朝" w:hAnsi="ＭＳ 明朝" w:cs="Times New Roman" w:hint="eastAsia"/>
                <w:b/>
                <w:color w:val="365F91"/>
                <w:sz w:val="28"/>
                <w:szCs w:val="28"/>
              </w:rPr>
              <w:t>1</w:t>
            </w:r>
          </w:p>
        </w:tc>
      </w:tr>
    </w:tbl>
    <w:p w14:paraId="4ED4A617" w14:textId="6D17CA2B" w:rsidR="00A837F4" w:rsidRPr="00F35369" w:rsidRDefault="00412020" w:rsidP="00A837F4">
      <w:pPr>
        <w:wordWrap w:val="0"/>
        <w:autoSpaceDE w:val="0"/>
        <w:autoSpaceDN w:val="0"/>
        <w:adjustRightInd w:val="0"/>
        <w:spacing w:line="206" w:lineRule="exact"/>
        <w:rPr>
          <w:rFonts w:ascii="ＭＳ 明朝" w:eastAsia="ＭＳ 明朝" w:hAnsi="ＭＳ 明朝" w:cs="ＭＳ 明朝"/>
          <w:kern w:val="0"/>
          <w:sz w:val="22"/>
        </w:rPr>
      </w:pPr>
      <w:r w:rsidRPr="00420BF1">
        <w:rPr>
          <w:rFonts w:ascii="ＭＳ 明朝" w:eastAsia="ＭＳ 明朝" w:hAnsi="ＭＳ 明朝" w:cs="ＭＳ 明朝"/>
          <w:noProof/>
          <w:kern w:val="0"/>
          <w:sz w:val="2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4CBFDF6" wp14:editId="3C31F9B1">
                <wp:simplePos x="0" y="0"/>
                <wp:positionH relativeFrom="column">
                  <wp:posOffset>130175</wp:posOffset>
                </wp:positionH>
                <wp:positionV relativeFrom="paragraph">
                  <wp:posOffset>122233</wp:posOffset>
                </wp:positionV>
                <wp:extent cx="5447665" cy="1278890"/>
                <wp:effectExtent l="0" t="0" r="19685" b="1651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47665" cy="1278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accent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4BEEFA" w14:textId="77777777" w:rsidR="00A837F4" w:rsidRPr="00D602FD" w:rsidRDefault="00A837F4" w:rsidP="00A837F4">
                            <w:pPr>
                              <w:ind w:firstLineChars="100" w:firstLine="200"/>
                              <w:rPr>
                                <w:color w:val="4472C4" w:themeColor="accent5"/>
                                <w:sz w:val="20"/>
                              </w:rPr>
                            </w:pP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競争参加者（入札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参加資格証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に記載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されている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代表者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）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以外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の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名前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で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入札書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を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提出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する場合、または契約を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締結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する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場合に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委任状を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作成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してください。</w:t>
                            </w:r>
                          </w:p>
                          <w:p w14:paraId="031BC47E" w14:textId="77777777" w:rsidR="00A837F4" w:rsidRPr="00D602FD" w:rsidRDefault="00A837F4" w:rsidP="00A837F4">
                            <w:pPr>
                              <w:ind w:firstLineChars="100" w:firstLine="200"/>
                              <w:rPr>
                                <w:color w:val="4472C4" w:themeColor="accent5"/>
                                <w:sz w:val="20"/>
                              </w:rPr>
                            </w:pP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郵便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入札においては、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原則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代表者名で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作成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することを基本としますが、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支社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、営業所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等の</w:t>
                            </w:r>
                          </w:p>
                          <w:p w14:paraId="5B4DB6D1" w14:textId="77777777" w:rsidR="00A837F4" w:rsidRPr="00D602FD" w:rsidRDefault="00A837F4" w:rsidP="00A837F4">
                            <w:pPr>
                              <w:rPr>
                                <w:color w:val="4472C4" w:themeColor="accent5"/>
                                <w:sz w:val="20"/>
                              </w:rPr>
                            </w:pP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代表者（支社長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、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営業所長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）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名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で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入札書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を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提出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する、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または契約者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となる場合</w:t>
                            </w:r>
                            <w:r w:rsidRPr="00D602FD">
                              <w:rPr>
                                <w:rFonts w:hint="eastAsia"/>
                                <w:color w:val="4472C4" w:themeColor="accent5"/>
                                <w:sz w:val="20"/>
                              </w:rPr>
                              <w:t>には、委任状</w:t>
                            </w:r>
                            <w:r w:rsidRPr="00D602FD">
                              <w:rPr>
                                <w:color w:val="4472C4" w:themeColor="accent5"/>
                                <w:sz w:val="20"/>
                              </w:rPr>
                              <w:t>が必要です。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CBFDF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30" type="#_x0000_t202" style="position:absolute;left:0;text-align:left;margin-left:10.25pt;margin-top:9.6pt;width:428.95pt;height:100.7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" strokecolor="#5b9bd5 [3204]">
                <v:textbox>
                  <w:txbxContent>
                    <w:p w14:paraId="334BEEFA" w14:textId="77777777" w:rsidR="00A837F4" w:rsidRPr="00D602FD" w:rsidRDefault="00A837F4" w:rsidP="00A837F4">
                      <w:pPr>
                        <w:ind w:firstLineChars="100" w:firstLine="200"/>
                        <w:rPr>
                          <w:color w:val="4472C4" w:themeColor="accent5"/>
                          <w:sz w:val="20"/>
                        </w:rPr>
                      </w:pP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競争参加者（入札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参加資格証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に記載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されている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代表者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）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以外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の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名前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で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入札書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を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提出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する場合、または契約を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締結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する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場合に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委任状を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作成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してください。</w:t>
                      </w:r>
                    </w:p>
                    <w:p w14:paraId="031BC47E" w14:textId="77777777" w:rsidR="00A837F4" w:rsidRPr="00D602FD" w:rsidRDefault="00A837F4" w:rsidP="00A837F4">
                      <w:pPr>
                        <w:ind w:firstLineChars="100" w:firstLine="200"/>
                        <w:rPr>
                          <w:color w:val="4472C4" w:themeColor="accent5"/>
                          <w:sz w:val="20"/>
                        </w:rPr>
                      </w:pP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郵便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入札においては、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原則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代表者名で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作成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することを基本としますが、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支社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、営業所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等の</w:t>
                      </w:r>
                    </w:p>
                    <w:p w14:paraId="5B4DB6D1" w14:textId="77777777" w:rsidR="00A837F4" w:rsidRPr="00D602FD" w:rsidRDefault="00A837F4" w:rsidP="00A837F4">
                      <w:pPr>
                        <w:rPr>
                          <w:color w:val="4472C4" w:themeColor="accent5"/>
                          <w:sz w:val="20"/>
                        </w:rPr>
                      </w:pP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代表者（支社長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、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営業所長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）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名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で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入札書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を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提出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する、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または契約者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となる場合</w:t>
                      </w:r>
                      <w:r w:rsidRPr="00D602FD">
                        <w:rPr>
                          <w:rFonts w:hint="eastAsia"/>
                          <w:color w:val="4472C4" w:themeColor="accent5"/>
                          <w:sz w:val="20"/>
                        </w:rPr>
                        <w:t>には、委任状</w:t>
                      </w:r>
                      <w:r w:rsidRPr="00D602FD">
                        <w:rPr>
                          <w:color w:val="4472C4" w:themeColor="accent5"/>
                          <w:sz w:val="20"/>
                        </w:rPr>
                        <w:t>が必要です。</w:t>
                      </w:r>
                    </w:p>
                  </w:txbxContent>
                </v:textbox>
              </v:shape>
            </w:pict>
          </mc:Fallback>
        </mc:AlternateContent>
      </w:r>
    </w:p>
    <w:p w14:paraId="4EF49480" w14:textId="5BF1FA2F" w:rsidR="00A837F4" w:rsidRPr="00F35369" w:rsidRDefault="00A837F4" w:rsidP="00A837F4">
      <w:pPr>
        <w:widowControl/>
        <w:jc w:val="left"/>
        <w:rPr>
          <w:rFonts w:ascii="ＭＳ 明朝" w:eastAsia="ＭＳ 明朝" w:hAnsi="ＭＳ 明朝" w:cs="Times New Roman"/>
          <w:szCs w:val="21"/>
        </w:rPr>
      </w:pPr>
      <w:r w:rsidRPr="00F35369">
        <w:rPr>
          <w:rFonts w:ascii="ＭＳ 明朝" w:eastAsia="ＭＳ 明朝" w:hAnsi="ＭＳ 明朝" w:cs="Times New Roman" w:hint="eastAsia"/>
          <w:sz w:val="20"/>
          <w:szCs w:val="20"/>
        </w:rPr>
        <w:t xml:space="preserve">　</w:t>
      </w:r>
      <w:r w:rsidRPr="00F35369">
        <w:rPr>
          <w:rFonts w:ascii="ＭＳ 明朝" w:eastAsia="ＭＳ 明朝" w:hAnsi="ＭＳ 明朝" w:cs="Times New Roman"/>
          <w:sz w:val="20"/>
          <w:szCs w:val="20"/>
        </w:rPr>
        <w:t xml:space="preserve">  </w:t>
      </w:r>
      <w:r w:rsidRPr="00F35369">
        <w:rPr>
          <w:rFonts w:ascii="ＭＳ 明朝" w:eastAsia="ＭＳ 明朝" w:hAnsi="ＭＳ 明朝" w:cs="Times New Roman" w:hint="eastAsia"/>
          <w:szCs w:val="21"/>
        </w:rPr>
        <w:t>注１　入札金額は消費税を含まない金額である。</w:t>
      </w:r>
    </w:p>
    <w:p w14:paraId="5C58454F" w14:textId="317744A4" w:rsidR="00E640E6" w:rsidRPr="00A837F4" w:rsidRDefault="00A837F4" w:rsidP="00A837F4">
      <w:pPr>
        <w:widowControl/>
        <w:jc w:val="left"/>
      </w:pPr>
      <w:r w:rsidRPr="00F35369">
        <w:rPr>
          <w:rFonts w:ascii="ＭＳ 明朝" w:eastAsia="ＭＳ 明朝" w:hAnsi="ＭＳ 明朝" w:cs="Times New Roman" w:hint="eastAsia"/>
          <w:szCs w:val="21"/>
        </w:rPr>
        <w:t xml:space="preserve">　　注２　金額の前に「￥」の記号を付すこと。</w:t>
      </w:r>
    </w:p>
    <w:sectPr w:rsidR="00E640E6" w:rsidRPr="00A837F4" w:rsidSect="00412020">
      <w:pgSz w:w="11906" w:h="16838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AF49D9" w14:textId="77777777" w:rsidR="00E640E6" w:rsidRDefault="004D06D1">
      <w:r>
        <w:separator/>
      </w:r>
    </w:p>
  </w:endnote>
  <w:endnote w:type="continuationSeparator" w:id="0">
    <w:p w14:paraId="482EABCC" w14:textId="77777777" w:rsidR="00E640E6" w:rsidRDefault="004D0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476A3" w14:textId="77777777" w:rsidR="00E640E6" w:rsidRDefault="004D06D1">
      <w:r>
        <w:separator/>
      </w:r>
    </w:p>
  </w:footnote>
  <w:footnote w:type="continuationSeparator" w:id="0">
    <w:p w14:paraId="1BB6ECD5" w14:textId="77777777" w:rsidR="00E640E6" w:rsidRDefault="004D06D1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竹崎　摩里子">
    <w15:presenceInfo w15:providerId="None" w15:userId="竹崎　摩里子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0E6"/>
    <w:rsid w:val="00412020"/>
    <w:rsid w:val="004937F6"/>
    <w:rsid w:val="004D06D1"/>
    <w:rsid w:val="00554025"/>
    <w:rsid w:val="00641B05"/>
    <w:rsid w:val="00872EF8"/>
    <w:rsid w:val="00962CDA"/>
    <w:rsid w:val="00971596"/>
    <w:rsid w:val="009A0B50"/>
    <w:rsid w:val="00A63276"/>
    <w:rsid w:val="00A64AB7"/>
    <w:rsid w:val="00A837F4"/>
    <w:rsid w:val="00AF6092"/>
    <w:rsid w:val="00C52123"/>
    <w:rsid w:val="00E640E6"/>
    <w:rsid w:val="00ED0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75659802"/>
  <w15:chartTrackingRefBased/>
  <w15:docId w15:val="{8E697423-03D0-44FD-9399-4F453A78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 岳</dc:creator>
  <cp:keywords/>
  <dc:description/>
  <cp:lastModifiedBy>中西 零華</cp:lastModifiedBy>
  <cp:revision>20</cp:revision>
  <dcterms:created xsi:type="dcterms:W3CDTF">2022-06-21T07:57:00Z</dcterms:created>
  <dcterms:modified xsi:type="dcterms:W3CDTF">2026-02-09T07:01:00Z</dcterms:modified>
</cp:coreProperties>
</file>